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7E324115" w:rsidP="5E88EA0E" w:rsidRDefault="7E324115" w14:paraId="04C947B2" w14:textId="50AF953F">
      <w:pPr>
        <w:pStyle w:val="Normal"/>
        <w:ind/>
        <w:rPr>
          <w:b w:val="1"/>
          <w:bCs w:val="1"/>
          <w:noProof w:val="0"/>
          <w:u w:val="single"/>
          <w:lang w:val="es-MX"/>
        </w:rPr>
      </w:pPr>
      <w:r w:rsidRPr="5E88EA0E" w:rsidR="14465C90">
        <w:rPr>
          <w:b w:val="1"/>
          <w:bCs w:val="1"/>
          <w:noProof w:val="0"/>
          <w:u w:val="single"/>
          <w:lang w:val="es-MX"/>
        </w:rPr>
        <w:t>Boletín informativo sobre el estudio de cambios en las tarifas:</w:t>
      </w:r>
    </w:p>
    <w:p w:rsidR="7E324115" w:rsidP="064A4AC8" w:rsidRDefault="7E324115" w14:paraId="5E333F17" w14:textId="1745EB3C">
      <w:pPr>
        <w:pStyle w:val="Normal"/>
        <w:ind w:left="360"/>
        <w:rPr>
          <w:noProof w:val="0"/>
          <w:lang w:val="es-MX"/>
        </w:rPr>
      </w:pPr>
      <w:r w:rsidRPr="064A4AC8" w:rsidR="7E324115">
        <w:rPr>
          <w:noProof w:val="0"/>
          <w:lang w:val="es-MX"/>
        </w:rPr>
        <w:t xml:space="preserve">Las agencias de transporte público de San Diego se enfrentan a importantes déficits presupuestarios en los próximos años, lo que podría afectar los servicios. Como parte de su estrategia para cerrar esta brecha presupuestaria, el </w:t>
      </w:r>
      <w:r w:rsidRPr="064A4AC8" w:rsidR="7E324115">
        <w:rPr>
          <w:noProof w:val="0"/>
          <w:highlight w:val="yellow"/>
          <w:lang w:val="es-MX"/>
        </w:rPr>
        <w:t xml:space="preserve">Sistema de Transporte </w:t>
      </w:r>
      <w:r w:rsidRPr="064A4AC8" w:rsidR="2CD54C46">
        <w:rPr>
          <w:noProof w:val="0"/>
          <w:highlight w:val="yellow"/>
          <w:lang w:val="es-MX"/>
        </w:rPr>
        <w:t xml:space="preserve">Metropolitano </w:t>
      </w:r>
      <w:r w:rsidRPr="064A4AC8" w:rsidR="7E324115">
        <w:rPr>
          <w:noProof w:val="0"/>
          <w:highlight w:val="yellow"/>
          <w:lang w:val="es-MX"/>
        </w:rPr>
        <w:t>de San Diego</w:t>
      </w:r>
      <w:r w:rsidRPr="064A4AC8" w:rsidR="7E324115">
        <w:rPr>
          <w:noProof w:val="0"/>
          <w:lang w:val="es-MX"/>
        </w:rPr>
        <w:t xml:space="preserve"> (MTS</w:t>
      </w:r>
      <w:r w:rsidRPr="064A4AC8" w:rsidR="5D92D18F">
        <w:rPr>
          <w:noProof w:val="0"/>
          <w:lang w:val="es-MX"/>
        </w:rPr>
        <w:t>, por sus siglas en inglés</w:t>
      </w:r>
      <w:r w:rsidRPr="064A4AC8" w:rsidR="7E324115">
        <w:rPr>
          <w:noProof w:val="0"/>
          <w:lang w:val="es-MX"/>
        </w:rPr>
        <w:t>) está estudiando posibles cambios en las tarifas.</w:t>
      </w:r>
    </w:p>
    <w:p w:rsidR="7E324115" w:rsidP="064A4AC8" w:rsidRDefault="7E324115" w14:paraId="25E29CDD" w14:textId="0A508B29">
      <w:pPr>
        <w:pStyle w:val="Normal"/>
        <w:ind w:left="360"/>
        <w:rPr>
          <w:noProof w:val="0"/>
          <w:lang w:val="es-MX"/>
        </w:rPr>
      </w:pPr>
      <w:r w:rsidRPr="064A4AC8" w:rsidR="7E324115">
        <w:rPr>
          <w:noProof w:val="0"/>
          <w:lang w:val="es-MX"/>
        </w:rPr>
        <w:t xml:space="preserve">Durante el mes de febrero, MTS está solicitando la opinión del público sobre dos propuestas de cambios en las tarifas. MTS llevará a cabo </w:t>
      </w:r>
      <w:r w:rsidRPr="064A4AC8" w:rsidR="7E324115">
        <w:rPr>
          <w:noProof w:val="0"/>
          <w:highlight w:val="yellow"/>
          <w:lang w:val="es-MX"/>
        </w:rPr>
        <w:t xml:space="preserve">cuatro </w:t>
      </w:r>
      <w:r w:rsidRPr="064A4AC8" w:rsidR="4E69C294">
        <w:rPr>
          <w:noProof w:val="0"/>
          <w:highlight w:val="yellow"/>
          <w:lang w:val="es-MX"/>
        </w:rPr>
        <w:t>talleres</w:t>
      </w:r>
      <w:r w:rsidRPr="064A4AC8" w:rsidR="7E324115">
        <w:rPr>
          <w:noProof w:val="0"/>
          <w:lang w:val="es-MX"/>
        </w:rPr>
        <w:t xml:space="preserve"> donde el público podrá informarse sobre la estrategia de MTS para cerrar el déficit presupuestario, revisar las propuestas de tarifas y participar en discusiones grupales para brindar sus comentarios.</w:t>
      </w:r>
    </w:p>
    <w:p w:rsidR="7E324115" w:rsidP="064A4AC8" w:rsidRDefault="7E324115" w14:paraId="605A1B41" w14:textId="24BF1C00">
      <w:pPr>
        <w:pStyle w:val="Normal"/>
        <w:ind w:left="360"/>
        <w:rPr>
          <w:noProof w:val="0"/>
          <w:lang w:val="es-MX"/>
        </w:rPr>
      </w:pPr>
      <w:r w:rsidRPr="064A4AC8" w:rsidR="7E324115">
        <w:rPr>
          <w:noProof w:val="0"/>
          <w:lang w:val="es-MX"/>
        </w:rPr>
        <w:t xml:space="preserve">Además, los usuarios pueden visitar un puesto de información de MTS en centros de transporte </w:t>
      </w:r>
      <w:r w:rsidRPr="064A4AC8" w:rsidR="1D170ADE">
        <w:rPr>
          <w:noProof w:val="0"/>
          <w:lang w:val="es-MX"/>
        </w:rPr>
        <w:t xml:space="preserve">selectos </w:t>
      </w:r>
      <w:r w:rsidRPr="064A4AC8" w:rsidR="7E324115">
        <w:rPr>
          <w:noProof w:val="0"/>
          <w:lang w:val="es-MX"/>
        </w:rPr>
        <w:t>durante el mes de febrero.</w:t>
      </w:r>
    </w:p>
    <w:p w:rsidR="7E324115" w:rsidP="064A4AC8" w:rsidRDefault="7E324115" w14:paraId="2218E577" w14:textId="7A2D13F8">
      <w:pPr>
        <w:pStyle w:val="Normal"/>
        <w:ind w:left="360"/>
        <w:rPr>
          <w:noProof w:val="0"/>
          <w:lang w:val="es-MX"/>
        </w:rPr>
      </w:pPr>
      <w:r w:rsidRPr="064A4AC8" w:rsidR="7E324115">
        <w:rPr>
          <w:noProof w:val="0"/>
          <w:highlight w:val="yellow"/>
          <w:lang w:val="es-MX"/>
        </w:rPr>
        <w:t>Visite el sitio web</w:t>
      </w:r>
      <w:r w:rsidRPr="064A4AC8" w:rsidR="7E324115">
        <w:rPr>
          <w:noProof w:val="0"/>
          <w:lang w:val="es-MX"/>
        </w:rPr>
        <w:t xml:space="preserve"> para consultar la lista completa de fechas de los talleres y los puestos de información en los centros de transporte.</w:t>
      </w:r>
    </w:p>
    <w:p w:rsidR="7E324115" w:rsidP="064A4AC8" w:rsidRDefault="7E324115" w14:paraId="02946D23" w14:textId="5548E718">
      <w:pPr>
        <w:pStyle w:val="Normal"/>
        <w:ind w:left="360"/>
        <w:rPr>
          <w:noProof w:val="0"/>
          <w:lang w:val="es-MX"/>
        </w:rPr>
      </w:pPr>
      <w:r w:rsidRPr="064A4AC8" w:rsidR="7E324115">
        <w:rPr>
          <w:noProof w:val="0"/>
          <w:lang w:val="es-MX"/>
        </w:rPr>
        <w:t>¿No puede asistir en persona? También puede revisar las propuestas y enviar sus comentarios en línea (</w:t>
      </w:r>
      <w:r w:rsidRPr="064A4AC8" w:rsidR="7E324115">
        <w:rPr>
          <w:noProof w:val="0"/>
          <w:highlight w:val="yellow"/>
          <w:lang w:val="es-MX"/>
        </w:rPr>
        <w:t>a partir de mediados de febrero</w:t>
      </w:r>
      <w:r w:rsidRPr="064A4AC8" w:rsidR="7E324115">
        <w:rPr>
          <w:noProof w:val="0"/>
          <w:lang w:val="es-MX"/>
        </w:rPr>
        <w:t>) en sdmts.com/</w:t>
      </w:r>
      <w:r w:rsidRPr="064A4AC8" w:rsidR="7E324115">
        <w:rPr>
          <w:noProof w:val="0"/>
          <w:lang w:val="es-MX"/>
        </w:rPr>
        <w:t>farechange</w:t>
      </w:r>
      <w:r w:rsidRPr="064A4AC8" w:rsidR="7E324115">
        <w:rPr>
          <w:noProof w:val="0"/>
          <w:lang w:val="es-MX"/>
        </w:rPr>
        <w:t>.</w:t>
      </w:r>
    </w:p>
    <w:p w:rsidR="33B5045E" w:rsidP="064A4AC8" w:rsidRDefault="33B5045E" w14:paraId="237BA60D" w14:textId="45BAB5D0">
      <w:pPr>
        <w:pStyle w:val="Normal"/>
        <w:ind w:left="360"/>
        <w:rPr>
          <w:noProof w:val="0"/>
          <w:lang w:val="es-MX"/>
        </w:rPr>
      </w:pPr>
    </w:p>
    <w:p w:rsidR="01B9C898" w:rsidP="5E88EA0E" w:rsidRDefault="01B9C898" w14:paraId="663B0986" w14:textId="24CC213F">
      <w:pPr>
        <w:pStyle w:val="Normal"/>
        <w:ind w:left="0"/>
        <w:rPr>
          <w:b w:val="1"/>
          <w:bCs w:val="1"/>
          <w:noProof w:val="0"/>
          <w:u w:val="single"/>
          <w:lang w:val="es-MX"/>
        </w:rPr>
      </w:pPr>
      <w:r w:rsidRPr="5E88EA0E" w:rsidR="4A0F7082">
        <w:rPr>
          <w:b w:val="1"/>
          <w:bCs w:val="1"/>
          <w:noProof w:val="0"/>
          <w:u w:val="single"/>
          <w:lang w:val="es-MX"/>
        </w:rPr>
        <w:t>Social media</w:t>
      </w:r>
      <w:r w:rsidRPr="5E88EA0E" w:rsidR="4A0F7082">
        <w:rPr>
          <w:b w:val="1"/>
          <w:bCs w:val="1"/>
          <w:noProof w:val="0"/>
          <w:u w:val="single"/>
          <w:lang w:val="es-MX"/>
        </w:rPr>
        <w:t>:</w:t>
      </w:r>
    </w:p>
    <w:p w:rsidR="01B9C898" w:rsidP="064A4AC8" w:rsidRDefault="01B9C898" w14:paraId="3277CF94" w14:textId="16944480">
      <w:pPr>
        <w:pStyle w:val="ListParagraph"/>
        <w:numPr>
          <w:ilvl w:val="0"/>
          <w:numId w:val="3"/>
        </w:numPr>
        <w:rPr>
          <w:noProof w:val="0"/>
          <w:lang w:val="es-MX"/>
        </w:rPr>
      </w:pPr>
      <w:r w:rsidRPr="5E88EA0E" w:rsidR="5F0A55BC">
        <w:rPr>
          <w:noProof w:val="0"/>
          <w:lang w:val="es-MX"/>
        </w:rPr>
        <w:t>(</w:t>
      </w:r>
      <w:r w:rsidRPr="5E88EA0E" w:rsidR="5F0A55BC">
        <w:rPr>
          <w:noProof w:val="0"/>
          <w:highlight w:val="yellow"/>
          <w:lang w:val="es-MX"/>
        </w:rPr>
        <w:t>En enero</w:t>
      </w:r>
      <w:r w:rsidRPr="5E88EA0E" w:rsidR="5F0A55BC">
        <w:rPr>
          <w:noProof w:val="0"/>
          <w:lang w:val="es-MX"/>
        </w:rPr>
        <w:t xml:space="preserve">) </w:t>
      </w:r>
      <w:r w:rsidRPr="5E88EA0E" w:rsidR="4A0F7082">
        <w:rPr>
          <w:noProof w:val="0"/>
          <w:lang w:val="es-MX"/>
        </w:rPr>
        <w:t xml:space="preserve">Las agencias de transporte público de San Diego se enfrentan a importantes déficits presupuestarios en los próximos años. </w:t>
      </w:r>
      <w:r w:rsidRPr="5E88EA0E" w:rsidR="41AD2FB8">
        <w:rPr>
          <w:noProof w:val="0"/>
          <w:lang w:val="es-MX"/>
        </w:rPr>
        <w:t xml:space="preserve">Como </w:t>
      </w:r>
      <w:r w:rsidRPr="5E88EA0E" w:rsidR="3EA72250">
        <w:rPr>
          <w:noProof w:val="0"/>
          <w:lang w:val="es-MX"/>
        </w:rPr>
        <w:t>p</w:t>
      </w:r>
      <w:r w:rsidRPr="5E88EA0E" w:rsidR="2B3EEFA5">
        <w:rPr>
          <w:noProof w:val="0"/>
          <w:lang w:val="es-MX"/>
        </w:rPr>
        <w:t xml:space="preserve">arte del </w:t>
      </w:r>
      <w:r w:rsidRPr="5E88EA0E" w:rsidR="197AB451">
        <w:rPr>
          <w:noProof w:val="0"/>
          <w:lang w:val="es-MX"/>
        </w:rPr>
        <w:t>esfuerzo</w:t>
      </w:r>
      <w:r w:rsidRPr="5E88EA0E" w:rsidR="2B3EEFA5">
        <w:rPr>
          <w:noProof w:val="0"/>
          <w:lang w:val="es-MX"/>
        </w:rPr>
        <w:t xml:space="preserve"> para evadir mayores recortes de servicio, </w:t>
      </w:r>
      <w:r w:rsidRPr="5E88EA0E" w:rsidR="2B3EEFA5">
        <w:rPr>
          <w:noProof w:val="0"/>
          <w:lang w:val="es-MX"/>
        </w:rPr>
        <w:t>@</w:t>
      </w:r>
      <w:r w:rsidRPr="5E88EA0E" w:rsidR="2B3EEFA5">
        <w:rPr>
          <w:noProof w:val="0"/>
          <w:lang w:val="es-MX"/>
        </w:rPr>
        <w:t>sdmts</w:t>
      </w:r>
      <w:r w:rsidRPr="5E88EA0E" w:rsidR="2B3EEFA5">
        <w:rPr>
          <w:noProof w:val="0"/>
          <w:lang w:val="es-MX"/>
        </w:rPr>
        <w:t xml:space="preserve"> necesita comentarios del </w:t>
      </w:r>
      <w:r w:rsidRPr="5E88EA0E" w:rsidR="1ABE9395">
        <w:rPr>
          <w:noProof w:val="0"/>
          <w:lang w:val="es-MX"/>
        </w:rPr>
        <w:t>público</w:t>
      </w:r>
      <w:r w:rsidRPr="5E88EA0E" w:rsidR="2B3EEFA5">
        <w:rPr>
          <w:noProof w:val="0"/>
          <w:lang w:val="es-MX"/>
        </w:rPr>
        <w:t xml:space="preserve"> </w:t>
      </w:r>
      <w:r w:rsidRPr="5E88EA0E" w:rsidR="7C97157D">
        <w:rPr>
          <w:noProof w:val="0"/>
          <w:lang w:val="es-MX"/>
        </w:rPr>
        <w:t>sobre posibles cambi</w:t>
      </w:r>
      <w:r w:rsidRPr="5E88EA0E" w:rsidR="19913228">
        <w:rPr>
          <w:noProof w:val="0"/>
          <w:lang w:val="es-MX"/>
        </w:rPr>
        <w:t>o</w:t>
      </w:r>
      <w:r w:rsidRPr="5E88EA0E" w:rsidR="7C97157D">
        <w:rPr>
          <w:noProof w:val="0"/>
          <w:lang w:val="es-MX"/>
        </w:rPr>
        <w:t>s de tarifas. Guarde la fecha para asistir a un taller en febrero. [</w:t>
      </w:r>
      <w:ins w:author="Ariel Kroll" w:date="2026-01-27T19:45:32.05Z" w16du:dateUtc="2026-01-27T19:45:32.05Z" w:id="211834996">
        <w:r>
          <w:fldChar w:fldCharType="begin"/>
        </w:r>
      </w:ins>
      <w:r>
        <w:instrText xml:space="preserve">HYPERLINK "https://participate.sdmts.com/fare-change" </w:instrText>
      </w:r>
      <w:ins w:author="Ariel Kroll" w:date="2026-01-27T19:45:32.05Z" w16du:dateUtc="2026-01-27T19:45:32.05Z" w:id="1824169213">
        <w:r>
          <w:fldChar w:fldCharType="separate"/>
        </w:r>
      </w:ins>
      <w:r w:rsidRPr="5E88EA0E" w:rsidR="7C97157D">
        <w:rPr>
          <w:rStyle w:val="Hyperlink"/>
          <w:noProof w:val="0"/>
          <w:highlight w:val="yellow"/>
          <w:lang w:val="es-MX"/>
        </w:rPr>
        <w:t>link</w:t>
      </w:r>
      <w:ins w:author="Ariel Kroll" w:date="2026-01-27T19:45:32.05Z" w16du:dateUtc="2026-01-27T19:45:32.05Z" w:id="2031242940">
        <w:r>
          <w:fldChar w:fldCharType="end"/>
        </w:r>
      </w:ins>
      <w:r w:rsidRPr="5E88EA0E" w:rsidR="7C97157D">
        <w:rPr>
          <w:noProof w:val="0"/>
          <w:lang w:val="es-MX"/>
        </w:rPr>
        <w:t>]</w:t>
      </w:r>
    </w:p>
    <w:p w:rsidR="108F9418" w:rsidP="064A4AC8" w:rsidRDefault="108F9418" w14:paraId="4AA0697C" w14:textId="742360E8">
      <w:pPr>
        <w:pStyle w:val="ListParagraph"/>
        <w:numPr>
          <w:ilvl w:val="0"/>
          <w:numId w:val="3"/>
        </w:numPr>
        <w:rPr>
          <w:noProof w:val="0"/>
          <w:lang w:val="es-MX"/>
        </w:rPr>
      </w:pPr>
      <w:r w:rsidRPr="5E88EA0E" w:rsidR="74747DB3">
        <w:rPr>
          <w:noProof w:val="0"/>
          <w:lang w:val="es-MX"/>
        </w:rPr>
        <w:t>(</w:t>
      </w:r>
      <w:r w:rsidRPr="5E88EA0E" w:rsidR="74747DB3">
        <w:rPr>
          <w:noProof w:val="0"/>
          <w:highlight w:val="yellow"/>
          <w:lang w:val="es-MX"/>
        </w:rPr>
        <w:t>Empezando en febrero</w:t>
      </w:r>
      <w:r w:rsidRPr="5E88EA0E" w:rsidR="74747DB3">
        <w:rPr>
          <w:noProof w:val="0"/>
          <w:lang w:val="es-MX"/>
        </w:rPr>
        <w:t xml:space="preserve">) Usuarios de transporte público: </w:t>
      </w:r>
      <w:r w:rsidRPr="5E88EA0E" w:rsidR="74747DB3">
        <w:rPr>
          <w:noProof w:val="0"/>
          <w:lang w:val="es-MX"/>
        </w:rPr>
        <w:t>@</w:t>
      </w:r>
      <w:r w:rsidRPr="5E88EA0E" w:rsidR="74747DB3">
        <w:rPr>
          <w:noProof w:val="0"/>
          <w:lang w:val="es-MX"/>
        </w:rPr>
        <w:t>sdmts</w:t>
      </w:r>
      <w:r w:rsidRPr="5E88EA0E" w:rsidR="74747DB3">
        <w:rPr>
          <w:noProof w:val="0"/>
          <w:lang w:val="es-MX"/>
        </w:rPr>
        <w:t xml:space="preserve"> necesita sus coment</w:t>
      </w:r>
      <w:r w:rsidRPr="5E88EA0E" w:rsidR="29DCB753">
        <w:rPr>
          <w:noProof w:val="0"/>
          <w:lang w:val="es-MX"/>
        </w:rPr>
        <w:t xml:space="preserve">arios sobre </w:t>
      </w:r>
      <w:r w:rsidRPr="5E88EA0E" w:rsidR="29DCB753">
        <w:rPr>
          <w:noProof w:val="0"/>
          <w:lang w:val="es-MX"/>
        </w:rPr>
        <w:t>posible</w:t>
      </w:r>
      <w:r w:rsidRPr="5E88EA0E" w:rsidR="74DD7313">
        <w:rPr>
          <w:noProof w:val="0"/>
          <w:lang w:val="es-MX"/>
        </w:rPr>
        <w:t>s</w:t>
      </w:r>
      <w:r w:rsidRPr="5E88EA0E" w:rsidR="29DCB753">
        <w:rPr>
          <w:noProof w:val="0"/>
          <w:lang w:val="es-MX"/>
        </w:rPr>
        <w:t xml:space="preserve"> cambios</w:t>
      </w:r>
      <w:r w:rsidRPr="5E88EA0E" w:rsidR="29DCB753">
        <w:rPr>
          <w:noProof w:val="0"/>
          <w:lang w:val="es-MX"/>
        </w:rPr>
        <w:t xml:space="preserve"> a las tarifas. Para hacer frente a un déficit presupuestario de más de 100 millones de dólares, MTS ha propuesto posibles cambios en las tarifas para aumentar los ingresos. Asista a un taller o a un evento en un centro de transporte público este mes: [</w:t>
      </w:r>
      <w:ins w:author="Ariel Kroll" w:date="2026-01-27T19:45:35.68Z" w16du:dateUtc="2026-01-27T19:45:35.68Z" w:id="1231994743">
        <w:r>
          <w:fldChar w:fldCharType="begin"/>
        </w:r>
      </w:ins>
      <w:r>
        <w:instrText xml:space="preserve">HYPERLINK "https://participate.sdmts.com/fare-change" </w:instrText>
      </w:r>
      <w:ins w:author="Ariel Kroll" w:date="2026-01-27T19:45:35.68Z" w16du:dateUtc="2026-01-27T19:45:35.68Z" w:id="2067508667">
        <w:r>
          <w:fldChar w:fldCharType="separate"/>
        </w:r>
      </w:ins>
      <w:r w:rsidRPr="5E88EA0E" w:rsidR="63F2000A">
        <w:rPr>
          <w:rStyle w:val="Hyperlink"/>
          <w:noProof w:val="0"/>
          <w:highlight w:val="yellow"/>
          <w:lang w:val="es-MX"/>
        </w:rPr>
        <w:t>link</w:t>
      </w:r>
      <w:ins w:author="Ariel Kroll" w:date="2026-01-27T19:45:35.68Z" w16du:dateUtc="2026-01-27T19:45:35.68Z" w:id="644452212">
        <w:r>
          <w:fldChar w:fldCharType="end"/>
        </w:r>
      </w:ins>
      <w:r w:rsidRPr="5E88EA0E" w:rsidR="29DCB753">
        <w:rPr>
          <w:noProof w:val="0"/>
          <w:lang w:val="es-MX"/>
        </w:rPr>
        <w:t>]</w:t>
      </w:r>
    </w:p>
    <w:sectPr w:rsidR="002E72A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">
    <w:nsid w:val="3a02a3e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3C5D0DE9"/>
    <w:multiLevelType w:val="hybridMultilevel"/>
    <w:tmpl w:val="957C2CBE"/>
    <w:lvl w:ilvl="0" w:tplc="295E4CF4">
      <w:start w:val="21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D173075"/>
    <w:multiLevelType w:val="hybridMultilevel"/>
    <w:tmpl w:val="FFFFFFFF"/>
    <w:lvl w:ilvl="0" w:tplc="9AE6EE96">
      <w:start w:val="1"/>
      <w:numFmt w:val="decimal"/>
      <w:lvlText w:val="%1."/>
      <w:lvlJc w:val="left"/>
      <w:pPr>
        <w:ind w:left="720" w:hanging="360"/>
      </w:pPr>
    </w:lvl>
    <w:lvl w:ilvl="1" w:tplc="9B208B14">
      <w:start w:val="1"/>
      <w:numFmt w:val="lowerLetter"/>
      <w:lvlText w:val="%2."/>
      <w:lvlJc w:val="left"/>
      <w:pPr>
        <w:ind w:left="1440" w:hanging="360"/>
      </w:pPr>
    </w:lvl>
    <w:lvl w:ilvl="2" w:tplc="25E06688">
      <w:start w:val="1"/>
      <w:numFmt w:val="lowerRoman"/>
      <w:lvlText w:val="%3."/>
      <w:lvlJc w:val="right"/>
      <w:pPr>
        <w:ind w:left="2160" w:hanging="180"/>
      </w:pPr>
    </w:lvl>
    <w:lvl w:ilvl="3" w:tplc="02C810D2">
      <w:start w:val="1"/>
      <w:numFmt w:val="decimal"/>
      <w:lvlText w:val="%4."/>
      <w:lvlJc w:val="left"/>
      <w:pPr>
        <w:ind w:left="2880" w:hanging="360"/>
      </w:pPr>
    </w:lvl>
    <w:lvl w:ilvl="4" w:tplc="9F424DCE">
      <w:start w:val="1"/>
      <w:numFmt w:val="lowerLetter"/>
      <w:lvlText w:val="%5."/>
      <w:lvlJc w:val="left"/>
      <w:pPr>
        <w:ind w:left="3600" w:hanging="360"/>
      </w:pPr>
    </w:lvl>
    <w:lvl w:ilvl="5" w:tplc="5978DA4E">
      <w:start w:val="1"/>
      <w:numFmt w:val="lowerRoman"/>
      <w:lvlText w:val="%6."/>
      <w:lvlJc w:val="right"/>
      <w:pPr>
        <w:ind w:left="4320" w:hanging="180"/>
      </w:pPr>
    </w:lvl>
    <w:lvl w:ilvl="6" w:tplc="734A37D4">
      <w:start w:val="1"/>
      <w:numFmt w:val="decimal"/>
      <w:lvlText w:val="%7."/>
      <w:lvlJc w:val="left"/>
      <w:pPr>
        <w:ind w:left="5040" w:hanging="360"/>
      </w:pPr>
    </w:lvl>
    <w:lvl w:ilvl="7" w:tplc="0FA2FD2A">
      <w:start w:val="1"/>
      <w:numFmt w:val="lowerLetter"/>
      <w:lvlText w:val="%8."/>
      <w:lvlJc w:val="left"/>
      <w:pPr>
        <w:ind w:left="5760" w:hanging="360"/>
      </w:pPr>
    </w:lvl>
    <w:lvl w:ilvl="8" w:tplc="F78094F2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2"/>
  </w:num>
  <w:num w:numId="1" w16cid:durableId="152524819">
    <w:abstractNumId w:val="0"/>
  </w:num>
  <w:num w:numId="2" w16cid:durableId="140129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true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746"/>
    <w:rsid w:val="0000409F"/>
    <w:rsid w:val="000164EF"/>
    <w:rsid w:val="000218EA"/>
    <w:rsid w:val="0003793E"/>
    <w:rsid w:val="00041915"/>
    <w:rsid w:val="00047DDE"/>
    <w:rsid w:val="00055869"/>
    <w:rsid w:val="0005685D"/>
    <w:rsid w:val="00061A87"/>
    <w:rsid w:val="00070548"/>
    <w:rsid w:val="00071B5D"/>
    <w:rsid w:val="0007504B"/>
    <w:rsid w:val="000879A7"/>
    <w:rsid w:val="0009100C"/>
    <w:rsid w:val="0009472D"/>
    <w:rsid w:val="000A23ED"/>
    <w:rsid w:val="000A349B"/>
    <w:rsid w:val="000A638A"/>
    <w:rsid w:val="000C5748"/>
    <w:rsid w:val="000D6E7F"/>
    <w:rsid w:val="000E52B4"/>
    <w:rsid w:val="000E710E"/>
    <w:rsid w:val="000F1CAB"/>
    <w:rsid w:val="001049E1"/>
    <w:rsid w:val="001063C0"/>
    <w:rsid w:val="00106B61"/>
    <w:rsid w:val="0010761D"/>
    <w:rsid w:val="00110C2C"/>
    <w:rsid w:val="001116E5"/>
    <w:rsid w:val="00123FAC"/>
    <w:rsid w:val="001324FC"/>
    <w:rsid w:val="00132DEB"/>
    <w:rsid w:val="0013301F"/>
    <w:rsid w:val="001349B6"/>
    <w:rsid w:val="0013508F"/>
    <w:rsid w:val="001472C0"/>
    <w:rsid w:val="001520D0"/>
    <w:rsid w:val="00162F37"/>
    <w:rsid w:val="00163557"/>
    <w:rsid w:val="001642E9"/>
    <w:rsid w:val="00167A2B"/>
    <w:rsid w:val="00177A55"/>
    <w:rsid w:val="001877C0"/>
    <w:rsid w:val="00194030"/>
    <w:rsid w:val="00197894"/>
    <w:rsid w:val="001A4AEC"/>
    <w:rsid w:val="001B1E9B"/>
    <w:rsid w:val="001C3407"/>
    <w:rsid w:val="001C3ED3"/>
    <w:rsid w:val="001C4539"/>
    <w:rsid w:val="001D45C2"/>
    <w:rsid w:val="001D4B05"/>
    <w:rsid w:val="001D4F8A"/>
    <w:rsid w:val="001D72FA"/>
    <w:rsid w:val="001D7DE6"/>
    <w:rsid w:val="001E7DE0"/>
    <w:rsid w:val="001F21D5"/>
    <w:rsid w:val="001F5484"/>
    <w:rsid w:val="001F5AEB"/>
    <w:rsid w:val="001F6AD3"/>
    <w:rsid w:val="0020090F"/>
    <w:rsid w:val="0021319D"/>
    <w:rsid w:val="00215165"/>
    <w:rsid w:val="00217A62"/>
    <w:rsid w:val="00223947"/>
    <w:rsid w:val="002303A4"/>
    <w:rsid w:val="00235F5D"/>
    <w:rsid w:val="002546AE"/>
    <w:rsid w:val="002624F0"/>
    <w:rsid w:val="00265A57"/>
    <w:rsid w:val="00271BA7"/>
    <w:rsid w:val="00275598"/>
    <w:rsid w:val="002765CA"/>
    <w:rsid w:val="0028129F"/>
    <w:rsid w:val="002832B0"/>
    <w:rsid w:val="002836C9"/>
    <w:rsid w:val="00295F05"/>
    <w:rsid w:val="002A28BE"/>
    <w:rsid w:val="002B6898"/>
    <w:rsid w:val="002C4A6C"/>
    <w:rsid w:val="002C648E"/>
    <w:rsid w:val="002D6D27"/>
    <w:rsid w:val="002E72A2"/>
    <w:rsid w:val="0031534E"/>
    <w:rsid w:val="00316385"/>
    <w:rsid w:val="00322FC2"/>
    <w:rsid w:val="00334300"/>
    <w:rsid w:val="00347A20"/>
    <w:rsid w:val="00350307"/>
    <w:rsid w:val="003522E0"/>
    <w:rsid w:val="00355E2F"/>
    <w:rsid w:val="00357EC3"/>
    <w:rsid w:val="00361EC5"/>
    <w:rsid w:val="00365F63"/>
    <w:rsid w:val="00372EBA"/>
    <w:rsid w:val="00374470"/>
    <w:rsid w:val="0037535C"/>
    <w:rsid w:val="003A4A28"/>
    <w:rsid w:val="003A4F9B"/>
    <w:rsid w:val="003C0548"/>
    <w:rsid w:val="003C2BAA"/>
    <w:rsid w:val="003C39AE"/>
    <w:rsid w:val="003E738D"/>
    <w:rsid w:val="003F3C67"/>
    <w:rsid w:val="003F5129"/>
    <w:rsid w:val="003F73E5"/>
    <w:rsid w:val="00401B3A"/>
    <w:rsid w:val="00414106"/>
    <w:rsid w:val="0042151D"/>
    <w:rsid w:val="004257D0"/>
    <w:rsid w:val="00435715"/>
    <w:rsid w:val="0045340E"/>
    <w:rsid w:val="004615D5"/>
    <w:rsid w:val="00470DFD"/>
    <w:rsid w:val="00470FC2"/>
    <w:rsid w:val="0047204E"/>
    <w:rsid w:val="004739E9"/>
    <w:rsid w:val="00477B05"/>
    <w:rsid w:val="00484AC6"/>
    <w:rsid w:val="00487129"/>
    <w:rsid w:val="00491890"/>
    <w:rsid w:val="00497F94"/>
    <w:rsid w:val="004B4C97"/>
    <w:rsid w:val="004C6378"/>
    <w:rsid w:val="004C67D1"/>
    <w:rsid w:val="004D4794"/>
    <w:rsid w:val="004E2D83"/>
    <w:rsid w:val="004F2723"/>
    <w:rsid w:val="004F7958"/>
    <w:rsid w:val="00500C4D"/>
    <w:rsid w:val="00520A56"/>
    <w:rsid w:val="00521DD8"/>
    <w:rsid w:val="005265B6"/>
    <w:rsid w:val="00533D96"/>
    <w:rsid w:val="005366B2"/>
    <w:rsid w:val="005373E5"/>
    <w:rsid w:val="00540058"/>
    <w:rsid w:val="0056118C"/>
    <w:rsid w:val="005631A3"/>
    <w:rsid w:val="005802D9"/>
    <w:rsid w:val="00587B16"/>
    <w:rsid w:val="00591573"/>
    <w:rsid w:val="005A0C62"/>
    <w:rsid w:val="005A7244"/>
    <w:rsid w:val="005B2ADF"/>
    <w:rsid w:val="005B2F6B"/>
    <w:rsid w:val="005F315C"/>
    <w:rsid w:val="005F61EE"/>
    <w:rsid w:val="005F6AEC"/>
    <w:rsid w:val="00603B59"/>
    <w:rsid w:val="00604A19"/>
    <w:rsid w:val="00607659"/>
    <w:rsid w:val="00607835"/>
    <w:rsid w:val="00615819"/>
    <w:rsid w:val="00615EFF"/>
    <w:rsid w:val="00636A76"/>
    <w:rsid w:val="00641A7E"/>
    <w:rsid w:val="0064430F"/>
    <w:rsid w:val="00646F48"/>
    <w:rsid w:val="0064702E"/>
    <w:rsid w:val="00655837"/>
    <w:rsid w:val="00656A47"/>
    <w:rsid w:val="006574EC"/>
    <w:rsid w:val="00662100"/>
    <w:rsid w:val="006911A9"/>
    <w:rsid w:val="00697F3E"/>
    <w:rsid w:val="006A7836"/>
    <w:rsid w:val="006C2DC0"/>
    <w:rsid w:val="006D4F83"/>
    <w:rsid w:val="006D7C78"/>
    <w:rsid w:val="006E2237"/>
    <w:rsid w:val="006F32DB"/>
    <w:rsid w:val="006F4304"/>
    <w:rsid w:val="00705B70"/>
    <w:rsid w:val="0070602A"/>
    <w:rsid w:val="007137C2"/>
    <w:rsid w:val="007178FE"/>
    <w:rsid w:val="00717E68"/>
    <w:rsid w:val="00727E08"/>
    <w:rsid w:val="007335F8"/>
    <w:rsid w:val="007406F2"/>
    <w:rsid w:val="00745DE5"/>
    <w:rsid w:val="00746170"/>
    <w:rsid w:val="00753D51"/>
    <w:rsid w:val="0075451D"/>
    <w:rsid w:val="00761D45"/>
    <w:rsid w:val="00763062"/>
    <w:rsid w:val="007631A1"/>
    <w:rsid w:val="00777B56"/>
    <w:rsid w:val="007928B0"/>
    <w:rsid w:val="007954F8"/>
    <w:rsid w:val="007A6360"/>
    <w:rsid w:val="007A6D91"/>
    <w:rsid w:val="007B10AE"/>
    <w:rsid w:val="007B1875"/>
    <w:rsid w:val="007B2461"/>
    <w:rsid w:val="007C1CEF"/>
    <w:rsid w:val="007C3774"/>
    <w:rsid w:val="007C6CE9"/>
    <w:rsid w:val="007D037A"/>
    <w:rsid w:val="007D1105"/>
    <w:rsid w:val="007D16B7"/>
    <w:rsid w:val="007E4B58"/>
    <w:rsid w:val="007E6586"/>
    <w:rsid w:val="007E7DB0"/>
    <w:rsid w:val="007F167F"/>
    <w:rsid w:val="007F3C7B"/>
    <w:rsid w:val="007F7DFD"/>
    <w:rsid w:val="00801881"/>
    <w:rsid w:val="008054F9"/>
    <w:rsid w:val="00811462"/>
    <w:rsid w:val="008207FE"/>
    <w:rsid w:val="00824AFD"/>
    <w:rsid w:val="00825215"/>
    <w:rsid w:val="008318F6"/>
    <w:rsid w:val="00840FDC"/>
    <w:rsid w:val="008539FB"/>
    <w:rsid w:val="00863301"/>
    <w:rsid w:val="00866285"/>
    <w:rsid w:val="00866DC6"/>
    <w:rsid w:val="00892983"/>
    <w:rsid w:val="0089347E"/>
    <w:rsid w:val="00894B10"/>
    <w:rsid w:val="008A1B68"/>
    <w:rsid w:val="008A5DEC"/>
    <w:rsid w:val="008B73B0"/>
    <w:rsid w:val="008D005A"/>
    <w:rsid w:val="008D540E"/>
    <w:rsid w:val="008E7983"/>
    <w:rsid w:val="008F18E8"/>
    <w:rsid w:val="008F52C0"/>
    <w:rsid w:val="009047A5"/>
    <w:rsid w:val="00910366"/>
    <w:rsid w:val="009120B3"/>
    <w:rsid w:val="00912939"/>
    <w:rsid w:val="009147CB"/>
    <w:rsid w:val="00914B12"/>
    <w:rsid w:val="00930AF3"/>
    <w:rsid w:val="0094608F"/>
    <w:rsid w:val="00954695"/>
    <w:rsid w:val="0096277F"/>
    <w:rsid w:val="00965EC8"/>
    <w:rsid w:val="00974851"/>
    <w:rsid w:val="009761EC"/>
    <w:rsid w:val="009A1AAB"/>
    <w:rsid w:val="009B258E"/>
    <w:rsid w:val="009B2FC8"/>
    <w:rsid w:val="009C0BFB"/>
    <w:rsid w:val="009C35C1"/>
    <w:rsid w:val="009C7FA2"/>
    <w:rsid w:val="009D3586"/>
    <w:rsid w:val="009E0C48"/>
    <w:rsid w:val="009E4102"/>
    <w:rsid w:val="009F3E63"/>
    <w:rsid w:val="00A023FB"/>
    <w:rsid w:val="00A17009"/>
    <w:rsid w:val="00A174F1"/>
    <w:rsid w:val="00A230DE"/>
    <w:rsid w:val="00A27A95"/>
    <w:rsid w:val="00A3136D"/>
    <w:rsid w:val="00A33DCC"/>
    <w:rsid w:val="00A41851"/>
    <w:rsid w:val="00A42AD0"/>
    <w:rsid w:val="00A43486"/>
    <w:rsid w:val="00A60DE8"/>
    <w:rsid w:val="00A83FCA"/>
    <w:rsid w:val="00A90B54"/>
    <w:rsid w:val="00A91FDC"/>
    <w:rsid w:val="00A943F3"/>
    <w:rsid w:val="00AB607A"/>
    <w:rsid w:val="00AB7CB6"/>
    <w:rsid w:val="00AD024A"/>
    <w:rsid w:val="00AD2349"/>
    <w:rsid w:val="00AE4B9B"/>
    <w:rsid w:val="00AE5533"/>
    <w:rsid w:val="00AF5A9A"/>
    <w:rsid w:val="00B00DEE"/>
    <w:rsid w:val="00B0190A"/>
    <w:rsid w:val="00B04140"/>
    <w:rsid w:val="00B10488"/>
    <w:rsid w:val="00B11B1E"/>
    <w:rsid w:val="00B1259F"/>
    <w:rsid w:val="00B14781"/>
    <w:rsid w:val="00B2051B"/>
    <w:rsid w:val="00B27C16"/>
    <w:rsid w:val="00B347AE"/>
    <w:rsid w:val="00B5277F"/>
    <w:rsid w:val="00B634CD"/>
    <w:rsid w:val="00B63C91"/>
    <w:rsid w:val="00B7176C"/>
    <w:rsid w:val="00B71B80"/>
    <w:rsid w:val="00B8235D"/>
    <w:rsid w:val="00B917CB"/>
    <w:rsid w:val="00BA2BC9"/>
    <w:rsid w:val="00BA4050"/>
    <w:rsid w:val="00BA6090"/>
    <w:rsid w:val="00BB0A83"/>
    <w:rsid w:val="00BC2E03"/>
    <w:rsid w:val="00BE54CC"/>
    <w:rsid w:val="00BE5832"/>
    <w:rsid w:val="00BE77CC"/>
    <w:rsid w:val="00BF012C"/>
    <w:rsid w:val="00BF3CEB"/>
    <w:rsid w:val="00C00AD2"/>
    <w:rsid w:val="00C01BDF"/>
    <w:rsid w:val="00C06FA6"/>
    <w:rsid w:val="00C10C63"/>
    <w:rsid w:val="00C12714"/>
    <w:rsid w:val="00C16577"/>
    <w:rsid w:val="00C2300E"/>
    <w:rsid w:val="00C3017E"/>
    <w:rsid w:val="00C42F5F"/>
    <w:rsid w:val="00C443FF"/>
    <w:rsid w:val="00C461B8"/>
    <w:rsid w:val="00C66A01"/>
    <w:rsid w:val="00C867B1"/>
    <w:rsid w:val="00C9429B"/>
    <w:rsid w:val="00C96434"/>
    <w:rsid w:val="00CA3744"/>
    <w:rsid w:val="00CA5026"/>
    <w:rsid w:val="00CA702E"/>
    <w:rsid w:val="00CB2803"/>
    <w:rsid w:val="00CB459A"/>
    <w:rsid w:val="00CC43DE"/>
    <w:rsid w:val="00CD7EAE"/>
    <w:rsid w:val="00CE32FA"/>
    <w:rsid w:val="00CF04C5"/>
    <w:rsid w:val="00CF15B5"/>
    <w:rsid w:val="00CF6899"/>
    <w:rsid w:val="00D02AEA"/>
    <w:rsid w:val="00D04EF0"/>
    <w:rsid w:val="00D13A59"/>
    <w:rsid w:val="00D227EF"/>
    <w:rsid w:val="00D260F1"/>
    <w:rsid w:val="00D35816"/>
    <w:rsid w:val="00D414EF"/>
    <w:rsid w:val="00D41B3C"/>
    <w:rsid w:val="00D4590E"/>
    <w:rsid w:val="00D519C9"/>
    <w:rsid w:val="00D5483B"/>
    <w:rsid w:val="00D6097B"/>
    <w:rsid w:val="00D72237"/>
    <w:rsid w:val="00D7264F"/>
    <w:rsid w:val="00D732C9"/>
    <w:rsid w:val="00D739B6"/>
    <w:rsid w:val="00D81055"/>
    <w:rsid w:val="00D8778C"/>
    <w:rsid w:val="00D9074D"/>
    <w:rsid w:val="00D9553E"/>
    <w:rsid w:val="00D9616D"/>
    <w:rsid w:val="00DA0F86"/>
    <w:rsid w:val="00DA49DD"/>
    <w:rsid w:val="00DB0746"/>
    <w:rsid w:val="00DC7CCC"/>
    <w:rsid w:val="00DD59EF"/>
    <w:rsid w:val="00E161D0"/>
    <w:rsid w:val="00E23115"/>
    <w:rsid w:val="00E34808"/>
    <w:rsid w:val="00E34CCB"/>
    <w:rsid w:val="00E458F3"/>
    <w:rsid w:val="00E47BD3"/>
    <w:rsid w:val="00E51560"/>
    <w:rsid w:val="00E53E00"/>
    <w:rsid w:val="00E6745E"/>
    <w:rsid w:val="00E74058"/>
    <w:rsid w:val="00E76C8F"/>
    <w:rsid w:val="00E804E4"/>
    <w:rsid w:val="00E821F3"/>
    <w:rsid w:val="00E844DF"/>
    <w:rsid w:val="00E84C31"/>
    <w:rsid w:val="00E86162"/>
    <w:rsid w:val="00E904A6"/>
    <w:rsid w:val="00E969DB"/>
    <w:rsid w:val="00EA2D1E"/>
    <w:rsid w:val="00EA6023"/>
    <w:rsid w:val="00EB0AE4"/>
    <w:rsid w:val="00EB17D5"/>
    <w:rsid w:val="00EB1F4B"/>
    <w:rsid w:val="00EB1FF7"/>
    <w:rsid w:val="00EC3FA4"/>
    <w:rsid w:val="00ED0149"/>
    <w:rsid w:val="00ED1919"/>
    <w:rsid w:val="00ED3EE7"/>
    <w:rsid w:val="00ED4D54"/>
    <w:rsid w:val="00EE3536"/>
    <w:rsid w:val="00EF7FE3"/>
    <w:rsid w:val="00F11FFC"/>
    <w:rsid w:val="00F14588"/>
    <w:rsid w:val="00F32038"/>
    <w:rsid w:val="00F3469B"/>
    <w:rsid w:val="00F34EFD"/>
    <w:rsid w:val="00F35067"/>
    <w:rsid w:val="00F40080"/>
    <w:rsid w:val="00F4305B"/>
    <w:rsid w:val="00F43269"/>
    <w:rsid w:val="00F47914"/>
    <w:rsid w:val="00F52237"/>
    <w:rsid w:val="00F55B71"/>
    <w:rsid w:val="00F66665"/>
    <w:rsid w:val="00F7168A"/>
    <w:rsid w:val="00F76877"/>
    <w:rsid w:val="00F819F8"/>
    <w:rsid w:val="00F878A9"/>
    <w:rsid w:val="00F92F7C"/>
    <w:rsid w:val="00F978CA"/>
    <w:rsid w:val="00FA7D29"/>
    <w:rsid w:val="00FC0626"/>
    <w:rsid w:val="00FC0D9A"/>
    <w:rsid w:val="00FC6F8F"/>
    <w:rsid w:val="00FD075A"/>
    <w:rsid w:val="00FD1AB4"/>
    <w:rsid w:val="00FD253A"/>
    <w:rsid w:val="00FF2CBF"/>
    <w:rsid w:val="00FF40E8"/>
    <w:rsid w:val="00FF5171"/>
    <w:rsid w:val="01B9C898"/>
    <w:rsid w:val="02A60D56"/>
    <w:rsid w:val="02F9B142"/>
    <w:rsid w:val="0383EB49"/>
    <w:rsid w:val="03D358C5"/>
    <w:rsid w:val="04176683"/>
    <w:rsid w:val="049AB758"/>
    <w:rsid w:val="04AFAD8C"/>
    <w:rsid w:val="04C6EDAD"/>
    <w:rsid w:val="057213F6"/>
    <w:rsid w:val="05772BE0"/>
    <w:rsid w:val="05FAA867"/>
    <w:rsid w:val="064A4AC8"/>
    <w:rsid w:val="06FBEF1E"/>
    <w:rsid w:val="07C161FF"/>
    <w:rsid w:val="0805AD06"/>
    <w:rsid w:val="0874FB68"/>
    <w:rsid w:val="08F9A114"/>
    <w:rsid w:val="09A71746"/>
    <w:rsid w:val="09C62CCF"/>
    <w:rsid w:val="0A23149D"/>
    <w:rsid w:val="0A5FCC7D"/>
    <w:rsid w:val="0A7A8471"/>
    <w:rsid w:val="0AE0E494"/>
    <w:rsid w:val="0B3EF611"/>
    <w:rsid w:val="0B70EBEC"/>
    <w:rsid w:val="0C3D40B3"/>
    <w:rsid w:val="0C4E7BA9"/>
    <w:rsid w:val="0DFE0485"/>
    <w:rsid w:val="0E3FB770"/>
    <w:rsid w:val="0E96D148"/>
    <w:rsid w:val="0FD71FE8"/>
    <w:rsid w:val="108F9418"/>
    <w:rsid w:val="10D519F0"/>
    <w:rsid w:val="1101D524"/>
    <w:rsid w:val="119D7E57"/>
    <w:rsid w:val="12173044"/>
    <w:rsid w:val="12C563B5"/>
    <w:rsid w:val="12F83265"/>
    <w:rsid w:val="137DA6F6"/>
    <w:rsid w:val="13DB7F60"/>
    <w:rsid w:val="13F99A75"/>
    <w:rsid w:val="1402EAD8"/>
    <w:rsid w:val="14465C90"/>
    <w:rsid w:val="144C35C4"/>
    <w:rsid w:val="157B3F1B"/>
    <w:rsid w:val="15BB8BEB"/>
    <w:rsid w:val="15F18955"/>
    <w:rsid w:val="1608E355"/>
    <w:rsid w:val="1618BDA4"/>
    <w:rsid w:val="1705C02B"/>
    <w:rsid w:val="171DDB9B"/>
    <w:rsid w:val="18178026"/>
    <w:rsid w:val="190B26CD"/>
    <w:rsid w:val="19241D43"/>
    <w:rsid w:val="19331F1A"/>
    <w:rsid w:val="197AB451"/>
    <w:rsid w:val="19913228"/>
    <w:rsid w:val="1A068753"/>
    <w:rsid w:val="1ABE9395"/>
    <w:rsid w:val="1B7F6512"/>
    <w:rsid w:val="1BCD8AC1"/>
    <w:rsid w:val="1BF8BDFD"/>
    <w:rsid w:val="1C34D266"/>
    <w:rsid w:val="1C6A5395"/>
    <w:rsid w:val="1D170ADE"/>
    <w:rsid w:val="1D7B493D"/>
    <w:rsid w:val="1DC93A71"/>
    <w:rsid w:val="1EC22EAA"/>
    <w:rsid w:val="1ED403C3"/>
    <w:rsid w:val="1EDCB43C"/>
    <w:rsid w:val="1F330622"/>
    <w:rsid w:val="1F36EBF6"/>
    <w:rsid w:val="1F4FB464"/>
    <w:rsid w:val="1F6054B6"/>
    <w:rsid w:val="1F64765E"/>
    <w:rsid w:val="200564F1"/>
    <w:rsid w:val="202CAF9A"/>
    <w:rsid w:val="203E8ED5"/>
    <w:rsid w:val="20540A52"/>
    <w:rsid w:val="20BD66F5"/>
    <w:rsid w:val="21DACC61"/>
    <w:rsid w:val="21E08F4E"/>
    <w:rsid w:val="227C48B9"/>
    <w:rsid w:val="237F4DDC"/>
    <w:rsid w:val="23F53760"/>
    <w:rsid w:val="2420AD44"/>
    <w:rsid w:val="244D84D8"/>
    <w:rsid w:val="24C55359"/>
    <w:rsid w:val="24E03BE0"/>
    <w:rsid w:val="24F422D1"/>
    <w:rsid w:val="2507D1B4"/>
    <w:rsid w:val="26E62B69"/>
    <w:rsid w:val="27CEF622"/>
    <w:rsid w:val="28813408"/>
    <w:rsid w:val="28E63CA9"/>
    <w:rsid w:val="28F3340D"/>
    <w:rsid w:val="295CFD87"/>
    <w:rsid w:val="29DCB753"/>
    <w:rsid w:val="29F9D8CD"/>
    <w:rsid w:val="2A72D7A5"/>
    <w:rsid w:val="2A7747DB"/>
    <w:rsid w:val="2AE13B62"/>
    <w:rsid w:val="2B3EEFA5"/>
    <w:rsid w:val="2CD54C46"/>
    <w:rsid w:val="2D33E33F"/>
    <w:rsid w:val="2D51E4EA"/>
    <w:rsid w:val="2E2D1B53"/>
    <w:rsid w:val="2E8E3924"/>
    <w:rsid w:val="303C91A6"/>
    <w:rsid w:val="30B2FE07"/>
    <w:rsid w:val="3201B75F"/>
    <w:rsid w:val="324F3B17"/>
    <w:rsid w:val="33B5045E"/>
    <w:rsid w:val="3642FCCB"/>
    <w:rsid w:val="3680ED54"/>
    <w:rsid w:val="36B8BC0A"/>
    <w:rsid w:val="36CFDD15"/>
    <w:rsid w:val="36E5DE76"/>
    <w:rsid w:val="370E497D"/>
    <w:rsid w:val="37FB584C"/>
    <w:rsid w:val="38929249"/>
    <w:rsid w:val="38C2A3EA"/>
    <w:rsid w:val="3987DF6F"/>
    <w:rsid w:val="39A14050"/>
    <w:rsid w:val="39C81664"/>
    <w:rsid w:val="3A79AD29"/>
    <w:rsid w:val="3AD74EF2"/>
    <w:rsid w:val="3B23C440"/>
    <w:rsid w:val="3B24A33A"/>
    <w:rsid w:val="3B4F1F76"/>
    <w:rsid w:val="3B96DA50"/>
    <w:rsid w:val="3C42B62A"/>
    <w:rsid w:val="3C536F12"/>
    <w:rsid w:val="3CC35CC4"/>
    <w:rsid w:val="3D8D3797"/>
    <w:rsid w:val="3E25D1BE"/>
    <w:rsid w:val="3E353C8B"/>
    <w:rsid w:val="3E5EA560"/>
    <w:rsid w:val="3E8D1A2C"/>
    <w:rsid w:val="3EA72250"/>
    <w:rsid w:val="3ED9F023"/>
    <w:rsid w:val="3F006E47"/>
    <w:rsid w:val="3F00AEE4"/>
    <w:rsid w:val="4039E66F"/>
    <w:rsid w:val="40D1E507"/>
    <w:rsid w:val="41264556"/>
    <w:rsid w:val="4144F01F"/>
    <w:rsid w:val="41AD2FB8"/>
    <w:rsid w:val="42517D28"/>
    <w:rsid w:val="427E5A28"/>
    <w:rsid w:val="428452DD"/>
    <w:rsid w:val="4286B4C9"/>
    <w:rsid w:val="429B21FD"/>
    <w:rsid w:val="431C7BC5"/>
    <w:rsid w:val="4384CF16"/>
    <w:rsid w:val="4446B0CD"/>
    <w:rsid w:val="453DB1AB"/>
    <w:rsid w:val="459677D5"/>
    <w:rsid w:val="459C067F"/>
    <w:rsid w:val="45DF31F5"/>
    <w:rsid w:val="46C231A9"/>
    <w:rsid w:val="47962602"/>
    <w:rsid w:val="48D80B1E"/>
    <w:rsid w:val="49B774AA"/>
    <w:rsid w:val="49EE9C64"/>
    <w:rsid w:val="4A0F7082"/>
    <w:rsid w:val="4A8D9AEC"/>
    <w:rsid w:val="4A9EDBD8"/>
    <w:rsid w:val="4B1026E4"/>
    <w:rsid w:val="4BDB062C"/>
    <w:rsid w:val="4C74DA32"/>
    <w:rsid w:val="4C8BB52E"/>
    <w:rsid w:val="4D2B8704"/>
    <w:rsid w:val="4D9B4E0A"/>
    <w:rsid w:val="4DABC193"/>
    <w:rsid w:val="4E69C294"/>
    <w:rsid w:val="4EF757C8"/>
    <w:rsid w:val="4F103E5B"/>
    <w:rsid w:val="5079FC64"/>
    <w:rsid w:val="50D9292D"/>
    <w:rsid w:val="50F264A0"/>
    <w:rsid w:val="51428431"/>
    <w:rsid w:val="528D48FA"/>
    <w:rsid w:val="54525E26"/>
    <w:rsid w:val="55264253"/>
    <w:rsid w:val="555D33C0"/>
    <w:rsid w:val="5603C4B7"/>
    <w:rsid w:val="560E7EBF"/>
    <w:rsid w:val="564AEDE4"/>
    <w:rsid w:val="57105A1B"/>
    <w:rsid w:val="579D7FC2"/>
    <w:rsid w:val="57A22E7A"/>
    <w:rsid w:val="57EA8431"/>
    <w:rsid w:val="57ED0D3D"/>
    <w:rsid w:val="584C9C42"/>
    <w:rsid w:val="591707B7"/>
    <w:rsid w:val="591A71F0"/>
    <w:rsid w:val="595CED50"/>
    <w:rsid w:val="5988E8A3"/>
    <w:rsid w:val="59AD6DCE"/>
    <w:rsid w:val="5A0FAB9F"/>
    <w:rsid w:val="5A25600E"/>
    <w:rsid w:val="5B85C738"/>
    <w:rsid w:val="5BACFDA3"/>
    <w:rsid w:val="5BC21FA4"/>
    <w:rsid w:val="5BCA13CD"/>
    <w:rsid w:val="5BDD0844"/>
    <w:rsid w:val="5CB0A0B0"/>
    <w:rsid w:val="5CBC9DB1"/>
    <w:rsid w:val="5D308619"/>
    <w:rsid w:val="5D3B53B4"/>
    <w:rsid w:val="5D92D18F"/>
    <w:rsid w:val="5E88EA0E"/>
    <w:rsid w:val="5EB43178"/>
    <w:rsid w:val="5F0A55BC"/>
    <w:rsid w:val="5F4FD983"/>
    <w:rsid w:val="5F90F35C"/>
    <w:rsid w:val="5FDE2C16"/>
    <w:rsid w:val="601BE3DA"/>
    <w:rsid w:val="61161C3D"/>
    <w:rsid w:val="615D7BEE"/>
    <w:rsid w:val="6161C4CB"/>
    <w:rsid w:val="61CEB54B"/>
    <w:rsid w:val="6208A513"/>
    <w:rsid w:val="6331FFA5"/>
    <w:rsid w:val="635A0C4E"/>
    <w:rsid w:val="63F2000A"/>
    <w:rsid w:val="64D3B28F"/>
    <w:rsid w:val="64DEB834"/>
    <w:rsid w:val="650D6341"/>
    <w:rsid w:val="651E278B"/>
    <w:rsid w:val="657F0C68"/>
    <w:rsid w:val="65ED3125"/>
    <w:rsid w:val="65EFBE29"/>
    <w:rsid w:val="6648E528"/>
    <w:rsid w:val="66E0A0EE"/>
    <w:rsid w:val="67D091A3"/>
    <w:rsid w:val="680A4238"/>
    <w:rsid w:val="685465B6"/>
    <w:rsid w:val="68584259"/>
    <w:rsid w:val="687A00A1"/>
    <w:rsid w:val="69C2BDF7"/>
    <w:rsid w:val="69F98365"/>
    <w:rsid w:val="6A33F3B3"/>
    <w:rsid w:val="6A96C7C0"/>
    <w:rsid w:val="6AD76244"/>
    <w:rsid w:val="6AF57442"/>
    <w:rsid w:val="6B940288"/>
    <w:rsid w:val="6BB6051F"/>
    <w:rsid w:val="6C15DE78"/>
    <w:rsid w:val="6D293BDB"/>
    <w:rsid w:val="6D978DA8"/>
    <w:rsid w:val="6DEC62E4"/>
    <w:rsid w:val="6E00198A"/>
    <w:rsid w:val="6E54FB50"/>
    <w:rsid w:val="6E6BC171"/>
    <w:rsid w:val="6EC31FEF"/>
    <w:rsid w:val="6ED6AEB5"/>
    <w:rsid w:val="6F123665"/>
    <w:rsid w:val="7025706A"/>
    <w:rsid w:val="704A1D21"/>
    <w:rsid w:val="70CDDB10"/>
    <w:rsid w:val="7115F34A"/>
    <w:rsid w:val="718B57A9"/>
    <w:rsid w:val="71E512F3"/>
    <w:rsid w:val="7257188D"/>
    <w:rsid w:val="72B6C80F"/>
    <w:rsid w:val="72CE7DFA"/>
    <w:rsid w:val="72DF91FE"/>
    <w:rsid w:val="73240978"/>
    <w:rsid w:val="73509A1A"/>
    <w:rsid w:val="73AAF28D"/>
    <w:rsid w:val="73C648EE"/>
    <w:rsid w:val="743C647B"/>
    <w:rsid w:val="74747DB3"/>
    <w:rsid w:val="74945A7E"/>
    <w:rsid w:val="7496C530"/>
    <w:rsid w:val="74DD7313"/>
    <w:rsid w:val="74F1B52C"/>
    <w:rsid w:val="74F21FEA"/>
    <w:rsid w:val="751F8282"/>
    <w:rsid w:val="75F99177"/>
    <w:rsid w:val="764BB0DF"/>
    <w:rsid w:val="78103EDC"/>
    <w:rsid w:val="79213D08"/>
    <w:rsid w:val="792B4DCE"/>
    <w:rsid w:val="7AB92A15"/>
    <w:rsid w:val="7B16A7DC"/>
    <w:rsid w:val="7B208BD1"/>
    <w:rsid w:val="7BA701D5"/>
    <w:rsid w:val="7C8BA45B"/>
    <w:rsid w:val="7C97157D"/>
    <w:rsid w:val="7CB73799"/>
    <w:rsid w:val="7DC859B2"/>
    <w:rsid w:val="7DDEEB38"/>
    <w:rsid w:val="7DEA774A"/>
    <w:rsid w:val="7E324115"/>
    <w:rsid w:val="7E52D938"/>
    <w:rsid w:val="7EAAAEE5"/>
    <w:rsid w:val="7ED93E74"/>
    <w:rsid w:val="7EDEBB25"/>
    <w:rsid w:val="7EDFEDB4"/>
    <w:rsid w:val="7F6B6493"/>
    <w:rsid w:val="7FB40DE5"/>
    <w:rsid w:val="7FF0A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C77D"/>
  <w15:chartTrackingRefBased/>
  <w15:docId w15:val="{F8A17FD0-BE34-4F25-BB21-766DF424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74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074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0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0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07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07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7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7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B074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B074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B074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B074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B074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B074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B074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B074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B07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074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B074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B0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074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B07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07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07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74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B07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0746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054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7054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0548"/>
    <w:rPr>
      <w:sz w:val="16"/>
      <w:szCs w:val="16"/>
    </w:rPr>
  </w:style>
  <w:style w:type="character" w:styleId="Hyperlink">
    <w:uiPriority w:val="99"/>
    <w:name w:val="Hyperlink"/>
    <w:basedOn w:val="DefaultParagraphFont"/>
    <w:unhideWhenUsed/>
    <w:rsid w:val="5E88EA0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8af5de49844385497b9ed335aab7f6b9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cf8eddb96beb639950208a160581bab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44493-B4BA-4C84-87AF-67E406C0BFDA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34b0f830-c341-4dbd-a672-738bdc88d344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717bb436-1447-4813-b2b7-1bb7d8dafc7e"/>
  </ds:schemaRefs>
</ds:datastoreItem>
</file>

<file path=customXml/itemProps2.xml><?xml version="1.0" encoding="utf-8"?>
<ds:datastoreItem xmlns:ds="http://schemas.openxmlformats.org/officeDocument/2006/customXml" ds:itemID="{42A7AFDE-969B-4961-BE44-1CDC9DDAF3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2687F7-0081-4A72-9A77-F7FC03DBB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561a92-4877-405b-817b-f00831ad4d8b}" enabled="0" method="" siteId="{0d561a92-4877-405b-817b-f00831ad4d8b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San Diego Metropolitan Transit System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Ariel Kroll</dc:creator>
  <keywords/>
  <dc:description/>
  <lastModifiedBy>Ariel Kroll</lastModifiedBy>
  <revision>5</revision>
  <dcterms:created xsi:type="dcterms:W3CDTF">2026-01-24T00:42:00.0000000Z</dcterms:created>
  <dcterms:modified xsi:type="dcterms:W3CDTF">2026-01-27T19:45:51.2668029Z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